
<file path=[Content_Types].xml><?xml version="1.0" encoding="utf-8"?>
<Types xmlns="http://schemas.openxmlformats.org/package/2006/content-types">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51" w:rsidRDefault="00F95751" w:rsidP="00F95751">
      <w:pPr>
        <w:spacing w:after="0" w:line="480" w:lineRule="auto"/>
        <w:rPr>
          <w:rFonts w:eastAsia="Times New Roman" w:cs="Times New Roman"/>
        </w:rPr>
      </w:pPr>
      <w:commentRangeStart w:id="0"/>
      <w:r>
        <w:rPr>
          <w:rFonts w:eastAsia="Times New Roman" w:cs="Times New Roman"/>
        </w:rPr>
        <w:t>Rebecca Hauk</w:t>
      </w:r>
      <w:commentRangeEnd w:id="0"/>
      <w:r w:rsidR="00476BC1">
        <w:rPr>
          <w:rStyle w:val="CommentReference"/>
        </w:rPr>
        <w:commentReference w:id="0"/>
      </w:r>
    </w:p>
    <w:p w:rsidR="00F95751" w:rsidRDefault="00F95751" w:rsidP="00F95751">
      <w:pPr>
        <w:spacing w:after="0" w:line="480" w:lineRule="auto"/>
        <w:rPr>
          <w:rFonts w:eastAsia="Times New Roman" w:cs="Times New Roman"/>
        </w:rPr>
      </w:pPr>
      <w:r>
        <w:rPr>
          <w:rFonts w:eastAsia="Times New Roman" w:cs="Times New Roman"/>
        </w:rPr>
        <w:t>AP Literature and Composition</w:t>
      </w:r>
    </w:p>
    <w:p w:rsidR="00F95751" w:rsidRDefault="00F95751" w:rsidP="00F95751">
      <w:pPr>
        <w:spacing w:after="0" w:line="480" w:lineRule="auto"/>
        <w:rPr>
          <w:rFonts w:eastAsia="Times New Roman" w:cs="Times New Roman"/>
        </w:rPr>
      </w:pPr>
      <w:r>
        <w:rPr>
          <w:rFonts w:eastAsia="Times New Roman" w:cs="Times New Roman"/>
        </w:rPr>
        <w:t>11 November 2009</w:t>
      </w:r>
    </w:p>
    <w:p w:rsidR="00F95751" w:rsidRDefault="00F95751" w:rsidP="00F95751">
      <w:pPr>
        <w:spacing w:after="0" w:line="480" w:lineRule="auto"/>
        <w:jc w:val="center"/>
        <w:rPr>
          <w:rFonts w:eastAsia="Times New Roman" w:cs="Times New Roman"/>
        </w:rPr>
      </w:pPr>
      <w:r>
        <w:rPr>
          <w:rFonts w:eastAsia="Times New Roman" w:cs="Times New Roman"/>
        </w:rPr>
        <w:t xml:space="preserve">Title Analysis: </w:t>
      </w:r>
      <w:ins w:id="1" w:author="Rebecca J. Hauk" w:date="2010-01-04T19:46:00Z">
        <w:r w:rsidR="003A6ED6">
          <w:rPr>
            <w:rFonts w:eastAsia="Times New Roman" w:cs="Times New Roman"/>
          </w:rPr>
          <w:t>“</w:t>
        </w:r>
      </w:ins>
      <w:commentRangeStart w:id="2"/>
      <w:r>
        <w:rPr>
          <w:rFonts w:eastAsia="Times New Roman" w:cs="Times New Roman"/>
        </w:rPr>
        <w:t>Wish You Were Here</w:t>
      </w:r>
      <w:commentRangeEnd w:id="2"/>
      <w:r w:rsidR="00D73D94">
        <w:rPr>
          <w:rStyle w:val="CommentReference"/>
        </w:rPr>
        <w:commentReference w:id="2"/>
      </w:r>
      <w:ins w:id="3" w:author="Rebecca J. Hauk" w:date="2010-01-04T19:46:00Z">
        <w:r w:rsidR="003A6ED6">
          <w:rPr>
            <w:rFonts w:eastAsia="Times New Roman" w:cs="Times New Roman"/>
          </w:rPr>
          <w:t>”</w:t>
        </w:r>
      </w:ins>
    </w:p>
    <w:p w:rsidR="00F95751" w:rsidRDefault="00F95751" w:rsidP="00F95751">
      <w:pPr>
        <w:spacing w:after="0" w:line="480" w:lineRule="auto"/>
        <w:rPr>
          <w:rFonts w:eastAsia="Times New Roman" w:cs="Times New Roman"/>
        </w:rPr>
      </w:pPr>
      <w:r>
        <w:rPr>
          <w:rFonts w:eastAsia="Times New Roman" w:cs="Times New Roman"/>
        </w:rPr>
        <w:tab/>
        <w:t>In Robert Phillips’ poem “Wish You Were Here,” the narrator describes the miserable time he is having on a trip away from home.</w:t>
      </w:r>
      <w:del w:id="4" w:author="Rebecca J. Hauk" w:date="2010-01-04T19:47:00Z">
        <w:r w:rsidDel="003A6ED6">
          <w:rPr>
            <w:rFonts w:eastAsia="Times New Roman" w:cs="Times New Roman"/>
          </w:rPr>
          <w:delText xml:space="preserve"> </w:delText>
        </w:r>
        <w:commentRangeStart w:id="5"/>
        <w:r w:rsidDel="003A6ED6">
          <w:rPr>
            <w:rFonts w:eastAsia="Times New Roman" w:cs="Times New Roman"/>
          </w:rPr>
          <w:delText>According to Merriam Webster Dictionary</w:delText>
        </w:r>
        <w:commentRangeEnd w:id="5"/>
        <w:r w:rsidR="00D73D94" w:rsidDel="003A6ED6">
          <w:rPr>
            <w:rStyle w:val="CommentReference"/>
          </w:rPr>
          <w:commentReference w:id="5"/>
        </w:r>
        <w:r w:rsidDel="003A6ED6">
          <w:rPr>
            <w:rFonts w:eastAsia="Times New Roman" w:cs="Times New Roman"/>
          </w:rPr>
          <w:delText>,</w:delText>
        </w:r>
      </w:del>
      <w:r>
        <w:rPr>
          <w:rFonts w:eastAsia="Times New Roman" w:cs="Times New Roman"/>
        </w:rPr>
        <w:t xml:space="preserve"> </w:t>
      </w:r>
      <w:del w:id="6" w:author="Rebecca J. Hauk" w:date="2010-01-04T19:47:00Z">
        <w:r w:rsidDel="003A6ED6">
          <w:rPr>
            <w:rFonts w:eastAsia="Times New Roman" w:cs="Times New Roman"/>
          </w:rPr>
          <w:delText xml:space="preserve">the </w:delText>
        </w:r>
      </w:del>
      <w:ins w:id="7" w:author="Rebecca J. Hauk" w:date="2010-01-04T19:47:00Z">
        <w:r w:rsidR="003A6ED6">
          <w:rPr>
            <w:rFonts w:eastAsia="Times New Roman" w:cs="Times New Roman"/>
          </w:rPr>
          <w:t xml:space="preserve">The </w:t>
        </w:r>
      </w:ins>
      <w:r>
        <w:rPr>
          <w:rFonts w:eastAsia="Times New Roman" w:cs="Times New Roman"/>
        </w:rPr>
        <w:t>word “wish” usually means to have a desire for something unattainable. “You” is noted to mean the one being addressed, and “were” is the past participle of the verb “to be.” Finally, the word “here” means at this particular place. When all those words are put together, the phrase “Wish you were here” brings elements of pleasure and togetherness to the title of</w:t>
      </w:r>
      <w:commentRangeStart w:id="8"/>
      <w:r>
        <w:rPr>
          <w:rFonts w:eastAsia="Times New Roman" w:cs="Times New Roman"/>
        </w:rPr>
        <w:t xml:space="preserve"> </w:t>
      </w:r>
      <w:del w:id="9" w:author="Rebecca J. Hauk" w:date="2010-01-04T19:52:00Z">
        <w:r w:rsidDel="003A6ED6">
          <w:rPr>
            <w:rFonts w:eastAsia="Times New Roman" w:cs="Times New Roman"/>
          </w:rPr>
          <w:delText>Phillips’</w:delText>
        </w:r>
      </w:del>
      <w:r>
        <w:rPr>
          <w:rFonts w:eastAsia="Times New Roman" w:cs="Times New Roman"/>
        </w:rPr>
        <w:t xml:space="preserve"> </w:t>
      </w:r>
      <w:commentRangeEnd w:id="8"/>
      <w:r w:rsidR="00D73D94">
        <w:rPr>
          <w:rStyle w:val="CommentReference"/>
        </w:rPr>
        <w:commentReference w:id="8"/>
      </w:r>
      <w:ins w:id="10" w:author="Rebecca J. Hauk" w:date="2010-01-04T19:52:00Z">
        <w:r w:rsidR="003A6ED6">
          <w:rPr>
            <w:rFonts w:eastAsia="Times New Roman" w:cs="Times New Roman"/>
          </w:rPr>
          <w:t xml:space="preserve"> the </w:t>
        </w:r>
      </w:ins>
      <w:r>
        <w:rPr>
          <w:rFonts w:eastAsia="Times New Roman" w:cs="Times New Roman"/>
        </w:rPr>
        <w:t>poem. This phrase usually calls to mind an image of a postcard from some exotic locale, with this cheery statement written on the front. “Wish you were here” implies that the speaker desires a close friend, family member, or significant other to be at the same exciting place as the speaker. Usually, when a speaker uses this phrase, he misses the other person, and wishes she could take part in all the fun he is having on vacation. The title “Wish You Were Here” is ironic in Phillips’ poem because of the emphasis the narrator puts on the dismal and redundant events of his trip</w:t>
      </w:r>
      <w:commentRangeStart w:id="11"/>
      <w:r>
        <w:rPr>
          <w:rFonts w:eastAsia="Times New Roman" w:cs="Times New Roman"/>
        </w:rPr>
        <w:t xml:space="preserve">. </w:t>
      </w:r>
      <w:commentRangeEnd w:id="11"/>
      <w:r w:rsidR="00D73D94">
        <w:rPr>
          <w:rStyle w:val="CommentReference"/>
        </w:rPr>
        <w:commentReference w:id="11"/>
      </w:r>
    </w:p>
    <w:p w:rsidR="00F95751" w:rsidRDefault="00F95751" w:rsidP="00F95751">
      <w:pPr>
        <w:spacing w:after="0" w:line="480" w:lineRule="auto"/>
        <w:rPr>
          <w:rFonts w:eastAsia="Times New Roman" w:cs="Times New Roman"/>
        </w:rPr>
      </w:pPr>
      <w:r>
        <w:rPr>
          <w:rFonts w:eastAsia="Times New Roman" w:cs="Times New Roman"/>
        </w:rPr>
        <w:tab/>
        <w:t>Firstly, the poem uses the word “rain” twice: once in the first stanza and again in the second (</w:t>
      </w:r>
      <w:r w:rsidR="000F237A">
        <w:rPr>
          <w:rFonts w:eastAsia="Times New Roman" w:cs="Times New Roman"/>
        </w:rPr>
        <w:t xml:space="preserve">2-6). Scientifically, “rain” is water falling drops condensed from vapor in the atmosphere. </w:t>
      </w:r>
      <w:del w:id="12" w:author="Rebecca J. Hauk" w:date="2010-01-04T19:53:00Z">
        <w:r w:rsidR="000F237A" w:rsidDel="003A6ED6">
          <w:rPr>
            <w:rFonts w:eastAsia="Times New Roman" w:cs="Times New Roman"/>
          </w:rPr>
          <w:delText xml:space="preserve">Puddles, clouds, and wet clothes also usually make appearances when rain is present. </w:delText>
        </w:r>
      </w:del>
      <w:r w:rsidR="000F237A">
        <w:rPr>
          <w:rFonts w:eastAsia="Times New Roman" w:cs="Times New Roman"/>
        </w:rPr>
        <w:t xml:space="preserve">The word “rain” can have connotations of gloom and dreariness. Particularly if one is on vacation, rain would not be a favorable weather condition. In the case of the speaker of “Wish You Were Here,” the rain has continued for six days (2), and brought an influx of tourists to the crowded movie theatre (6). </w:t>
      </w:r>
      <w:del w:id="13" w:author="Rebecca J. Hauk" w:date="2010-01-04T19:53:00Z">
        <w:r w:rsidR="000F237A" w:rsidDel="003A6ED6">
          <w:rPr>
            <w:rFonts w:eastAsia="Times New Roman" w:cs="Times New Roman"/>
          </w:rPr>
          <w:delText xml:space="preserve">In any situation where fun outdoor activities are </w:delText>
        </w:r>
        <w:r w:rsidR="00E4481A" w:rsidDel="003A6ED6">
          <w:rPr>
            <w:rFonts w:eastAsia="Times New Roman" w:cs="Times New Roman"/>
          </w:rPr>
          <w:delText>involved</w:delText>
        </w:r>
        <w:r w:rsidR="000F237A" w:rsidDel="003A6ED6">
          <w:rPr>
            <w:rFonts w:eastAsia="Times New Roman" w:cs="Times New Roman"/>
          </w:rPr>
          <w:delText xml:space="preserve"> rain is a disappointment. </w:delText>
        </w:r>
      </w:del>
      <w:r w:rsidR="000F237A">
        <w:rPr>
          <w:rFonts w:eastAsia="Times New Roman" w:cs="Times New Roman"/>
        </w:rPr>
        <w:t xml:space="preserve">Especially on a scheduled vacation, as in the poem, rain would ruin numerous fun outdoor activities. </w:t>
      </w:r>
      <w:commentRangeStart w:id="14"/>
      <w:r w:rsidR="000F237A">
        <w:rPr>
          <w:rFonts w:eastAsia="Times New Roman" w:cs="Times New Roman"/>
        </w:rPr>
        <w:t xml:space="preserve">A rainy vacation is a time that few people would </w:t>
      </w:r>
      <w:r w:rsidR="000F237A">
        <w:rPr>
          <w:rFonts w:eastAsia="Times New Roman" w:cs="Times New Roman"/>
        </w:rPr>
        <w:lastRenderedPageBreak/>
        <w:t xml:space="preserve">want to share with a loved one, and so Phillips’ use of rain provides proof of the title’s ironic message. </w:t>
      </w:r>
      <w:commentRangeEnd w:id="14"/>
      <w:r w:rsidR="00D73D94">
        <w:rPr>
          <w:rStyle w:val="CommentReference"/>
        </w:rPr>
        <w:commentReference w:id="14"/>
      </w:r>
      <w:r w:rsidR="003A6ED6">
        <w:rPr>
          <w:rFonts w:eastAsia="Times New Roman" w:cs="Times New Roman"/>
        </w:rPr>
        <w:t xml:space="preserve"> </w:t>
      </w:r>
      <w:r w:rsidR="003A6ED6" w:rsidRPr="006C6547">
        <w:rPr>
          <w:rFonts w:eastAsia="Times New Roman" w:cs="Times New Roman"/>
          <w:color w:val="7030A0"/>
          <w:u w:val="single"/>
        </w:rPr>
        <w:t xml:space="preserve">In fact, most people would not want to accompany another on a trip if the weather was poor, or ask another to go with them. Usually, a person would not ask a loved one to go on a rainy trip in order to spare them the gloom and boredom that is associated with rainy weather. Because the narrator </w:t>
      </w:r>
      <w:r w:rsidR="006C6547" w:rsidRPr="006C6547">
        <w:rPr>
          <w:rFonts w:eastAsia="Times New Roman" w:cs="Times New Roman"/>
          <w:color w:val="7030A0"/>
          <w:u w:val="single"/>
        </w:rPr>
        <w:t>wishes the other person was with them, it shows that he does want her to experience the monotony and dreariness he is experiencing.</w:t>
      </w:r>
      <w:r w:rsidR="006C6547">
        <w:rPr>
          <w:rFonts w:eastAsia="Times New Roman" w:cs="Times New Roman"/>
        </w:rPr>
        <w:t xml:space="preserve"> </w:t>
      </w:r>
    </w:p>
    <w:p w:rsidR="00E4481A" w:rsidRDefault="000F237A" w:rsidP="00F95751">
      <w:pPr>
        <w:spacing w:after="0" w:line="480" w:lineRule="auto"/>
        <w:rPr>
          <w:rFonts w:eastAsia="Times New Roman" w:cs="Times New Roman"/>
        </w:rPr>
      </w:pPr>
      <w:r>
        <w:rPr>
          <w:rFonts w:eastAsia="Times New Roman" w:cs="Times New Roman"/>
        </w:rPr>
        <w:tab/>
        <w:t>Along with the monotonous rain the speaker experiences; he also describes his reluctance to “undertake” “unnecessary” and redundant tasks (9). The definition of “undertake” is to take upon oneself, and “unnecessary” means not absolutely needed. In “undertaking the unnecessary,” the narrator is involving himself in an unrewarding task. He is merely occupying his time with mundane activities, and receives no benefit from this waste of time. The narrator provides the examples of shaving for the second time in a row (9), and “sorting hardware” that does not belong to him (10)</w:t>
      </w:r>
      <w:proofErr w:type="gramStart"/>
      <w:r>
        <w:rPr>
          <w:rFonts w:eastAsia="Times New Roman" w:cs="Times New Roman"/>
        </w:rPr>
        <w:t>,</w:t>
      </w:r>
      <w:proofErr w:type="gramEnd"/>
      <w:r>
        <w:rPr>
          <w:rFonts w:eastAsia="Times New Roman" w:cs="Times New Roman"/>
        </w:rPr>
        <w:t xml:space="preserve"> perhaps suggesting that he holds a regular job as a clerk or stockperson. He would rather do something meaningful or important with his time, but it seems as though he lacks the motivation. Also, he is on a trip, and so he should be participating in fun, relaxing, and exciting vacation plans, not engaging in</w:t>
      </w:r>
      <w:r w:rsidR="00E4481A">
        <w:rPr>
          <w:rFonts w:eastAsia="Times New Roman" w:cs="Times New Roman"/>
        </w:rPr>
        <w:t xml:space="preserve"> humdrum, trivial activities. Again, this line supports the irony of the title: In most cases, a person would not wish his wife to experience the boredom he is experiencing, unless he wishes her ill in some way. </w:t>
      </w:r>
    </w:p>
    <w:p w:rsidR="000F237A" w:rsidRDefault="00E4481A" w:rsidP="00F95751">
      <w:pPr>
        <w:spacing w:after="0" w:line="480" w:lineRule="auto"/>
        <w:rPr>
          <w:rFonts w:eastAsia="Times New Roman" w:cs="Times New Roman"/>
        </w:rPr>
      </w:pPr>
      <w:r>
        <w:rPr>
          <w:rFonts w:eastAsia="Times New Roman" w:cs="Times New Roman"/>
        </w:rPr>
        <w:tab/>
      </w:r>
      <w:ins w:id="15" w:author="Rebecca J. Hauk" w:date="2010-01-04T20:04:00Z">
        <w:r w:rsidR="006C6547">
          <w:rPr>
            <w:rFonts w:eastAsia="Times New Roman" w:cs="Times New Roman"/>
          </w:rPr>
          <w:t xml:space="preserve">Line thirteen reveals the </w:t>
        </w:r>
      </w:ins>
      <w:del w:id="16" w:author="Rebecca J. Hauk" w:date="2010-01-04T20:04:00Z">
        <w:r w:rsidDel="006C6547">
          <w:rPr>
            <w:rFonts w:eastAsia="Times New Roman" w:cs="Times New Roman"/>
          </w:rPr>
          <w:delText>The</w:delText>
        </w:r>
      </w:del>
      <w:r>
        <w:rPr>
          <w:rFonts w:eastAsia="Times New Roman" w:cs="Times New Roman"/>
        </w:rPr>
        <w:t xml:space="preserve"> speaker’s apparent animosity toward</w:t>
      </w:r>
      <w:del w:id="17" w:author=" " w:date="2009-11-17T08:04:00Z">
        <w:r w:rsidDel="00D73D94">
          <w:rPr>
            <w:rFonts w:eastAsia="Times New Roman" w:cs="Times New Roman"/>
          </w:rPr>
          <w:delText>s</w:delText>
        </w:r>
      </w:del>
      <w:r>
        <w:rPr>
          <w:rFonts w:eastAsia="Times New Roman" w:cs="Times New Roman"/>
        </w:rPr>
        <w:t xml:space="preserve"> his wife</w:t>
      </w:r>
      <w:del w:id="18" w:author="Rebecca J. Hauk" w:date="2010-01-04T20:04:00Z">
        <w:r w:rsidDel="006C6547">
          <w:rPr>
            <w:rFonts w:eastAsia="Times New Roman" w:cs="Times New Roman"/>
          </w:rPr>
          <w:delText xml:space="preserve"> </w:delText>
        </w:r>
        <w:commentRangeStart w:id="19"/>
        <w:r w:rsidDel="006C6547">
          <w:rPr>
            <w:rFonts w:eastAsia="Times New Roman" w:cs="Times New Roman"/>
          </w:rPr>
          <w:delText xml:space="preserve">can be found </w:delText>
        </w:r>
        <w:commentRangeEnd w:id="19"/>
        <w:r w:rsidR="00D73D94" w:rsidDel="006C6547">
          <w:rPr>
            <w:rStyle w:val="CommentReference"/>
          </w:rPr>
          <w:commentReference w:id="19"/>
        </w:r>
        <w:r w:rsidDel="006C6547">
          <w:rPr>
            <w:rFonts w:eastAsia="Times New Roman" w:cs="Times New Roman"/>
          </w:rPr>
          <w:delText>in line thirteen</w:delText>
        </w:r>
      </w:del>
      <w:r>
        <w:rPr>
          <w:rFonts w:eastAsia="Times New Roman" w:cs="Times New Roman"/>
        </w:rPr>
        <w:t>, when he “phone-</w:t>
      </w:r>
      <w:proofErr w:type="spellStart"/>
      <w:r>
        <w:rPr>
          <w:rFonts w:eastAsia="Times New Roman" w:cs="Times New Roman"/>
        </w:rPr>
        <w:t>boothed</w:t>
      </w:r>
      <w:proofErr w:type="spellEnd"/>
      <w:r>
        <w:rPr>
          <w:rFonts w:eastAsia="Times New Roman" w:cs="Times New Roman"/>
        </w:rPr>
        <w:t>” his “old flame” (12). In this case, “old” means dating from the remote past and “flame” means sweetheart. An “old flame” means an old girlfriend, according to the context of the poem. Also, “phone booth” used as a verb is not a real word, but the definitions of “phone” and “booth” are an instrument for reproducing sound at a distance and a small enclosure affording privacy for one person at a time, respectively. When the speaker says he is “phone-boothed,” he means that he was placing a telephone call from a phone booth. He may have been using a phone-</w:t>
      </w:r>
      <w:r>
        <w:rPr>
          <w:rFonts w:eastAsia="Times New Roman" w:cs="Times New Roman"/>
        </w:rPr>
        <w:lastRenderedPageBreak/>
        <w:t xml:space="preserve">booth because of the rainy weather, but it also means that he did not have a landline phone available to him. The fact that the speaker used a phone booth invokes the impression that his decision to call his ex-girlfriend was spontaneous, possibly because of sudden loneliness and hostile feelings towards his wife. This supports the speaker’s thoughts behind the title of the poem. Even though he is having an unpleasant time on his trip, he wishes his wife was there to experience the same feelings of loneliness and boredom because of his bitterness towards her. Thus, even though the title of the poem is “Wish You Were Here,” the speaker only wishes his wife were there to suffer the monotony and dreariness of the failed vacation. </w:t>
      </w:r>
    </w:p>
    <w:p w:rsidR="00E4481A" w:rsidRDefault="00E4481A" w:rsidP="00F95751">
      <w:pPr>
        <w:spacing w:after="0" w:line="480" w:lineRule="auto"/>
        <w:rPr>
          <w:ins w:id="20" w:author=" " w:date="2009-11-17T08:05:00Z"/>
          <w:rFonts w:eastAsia="Times New Roman" w:cs="Times New Roman"/>
        </w:rPr>
      </w:pPr>
      <w:r>
        <w:rPr>
          <w:rFonts w:eastAsia="Times New Roman" w:cs="Times New Roman"/>
        </w:rPr>
        <w:tab/>
        <w:t>In conclusion, the denotation and connotation of words used throughout the poem c</w:t>
      </w:r>
      <w:r w:rsidR="00DF4B02">
        <w:rPr>
          <w:rFonts w:eastAsia="Times New Roman" w:cs="Times New Roman"/>
        </w:rPr>
        <w:t>ontribute to the title’s meaning. The irony in “Wish You Were Here” is evident in the way the speaker describes his vacation, from the phone call to his ex-girlfriend to the constant rain. Under normal circumstances, one would be grateful that his wife is not around to experience unpleasant feelings, but the speaker’s resentment of his wife strengthens the meaning behind the title’s irony</w:t>
      </w:r>
      <w:commentRangeStart w:id="21"/>
      <w:r w:rsidR="00DF4B02">
        <w:rPr>
          <w:rFonts w:eastAsia="Times New Roman" w:cs="Times New Roman"/>
        </w:rPr>
        <w:t xml:space="preserve">. </w:t>
      </w:r>
      <w:commentRangeEnd w:id="21"/>
      <w:r w:rsidR="00D73D94">
        <w:rPr>
          <w:rStyle w:val="CommentReference"/>
        </w:rPr>
        <w:commentReference w:id="21"/>
      </w:r>
    </w:p>
    <w:p w:rsidR="00D73D94" w:rsidRDefault="00D73D94" w:rsidP="00F95751">
      <w:pPr>
        <w:spacing w:after="0" w:line="480" w:lineRule="auto"/>
        <w:rPr>
          <w:ins w:id="22" w:author=" " w:date="2009-11-17T08:05:00Z"/>
          <w:rFonts w:eastAsia="Times New Roman" w:cs="Times New Roman"/>
        </w:rPr>
      </w:pPr>
    </w:p>
    <w:p w:rsidR="00D73D94" w:rsidRDefault="00D73D94">
      <w:pPr>
        <w:rPr>
          <w:rFonts w:eastAsia="Times New Roman" w:cs="Times New Roman"/>
        </w:rPr>
      </w:pPr>
      <w:ins w:id="23" w:author=" " w:date="2009-11-17T08:05:00Z">
        <w:r>
          <w:rPr>
            <w:rFonts w:eastAsia="Times New Roman" w:cs="Times New Roman"/>
          </w:rPr>
          <w:br w:type="page"/>
        </w:r>
      </w:ins>
    </w:p>
    <w:p w:rsidR="00181EE2" w:rsidRDefault="006C6547" w:rsidP="00181EE2">
      <w:pPr>
        <w:jc w:val="center"/>
        <w:rPr>
          <w:ins w:id="24" w:author="Rebecca J. Hauk" w:date="2010-01-04T20:06:00Z"/>
          <w:rFonts w:eastAsia="Times New Roman" w:cs="Times New Roman"/>
        </w:rPr>
        <w:pPrChange w:id="25" w:author="Rebecca J. Hauk" w:date="2010-01-04T20:06:00Z">
          <w:pPr/>
        </w:pPrChange>
      </w:pPr>
      <w:ins w:id="26" w:author="Rebecca J. Hauk" w:date="2010-01-04T20:06:00Z">
        <w:r>
          <w:rPr>
            <w:rFonts w:eastAsia="Times New Roman" w:cs="Times New Roman"/>
          </w:rPr>
          <w:lastRenderedPageBreak/>
          <w:t>Works Cited</w:t>
        </w:r>
      </w:ins>
    </w:p>
    <w:p w:rsidR="006C6547" w:rsidRPr="00C06D90" w:rsidRDefault="006C6547" w:rsidP="006C6547">
      <w:pPr>
        <w:spacing w:before="100" w:beforeAutospacing="1" w:after="100" w:afterAutospacing="1" w:line="480" w:lineRule="auto"/>
        <w:rPr>
          <w:ins w:id="27" w:author="Rebecca J. Hauk" w:date="2010-01-04T20:07:00Z"/>
          <w:rFonts w:eastAsia="Times New Roman" w:cs="Times New Roman"/>
        </w:rPr>
      </w:pPr>
      <w:ins w:id="28" w:author="Rebecca J. Hauk" w:date="2010-01-04T20:07:00Z">
        <w:r w:rsidRPr="00C06D90">
          <w:rPr>
            <w:rFonts w:eastAsia="Times New Roman" w:cs="Times New Roman"/>
          </w:rPr>
          <w:t xml:space="preserve">R., Thomas, and Greg Johnson Arp. </w:t>
        </w:r>
        <w:r>
          <w:rPr>
            <w:rFonts w:eastAsia="Times New Roman" w:cs="Times New Roman"/>
            <w:u w:val="single"/>
          </w:rPr>
          <w:t>Perrine’s Literature</w:t>
        </w:r>
        <w:r w:rsidRPr="00C06D90">
          <w:rPr>
            <w:rFonts w:eastAsia="Times New Roman" w:cs="Times New Roman"/>
            <w:u w:val="single"/>
          </w:rPr>
          <w:t>: S</w:t>
        </w:r>
        <w:r>
          <w:rPr>
            <w:rFonts w:eastAsia="Times New Roman" w:cs="Times New Roman"/>
            <w:u w:val="single"/>
          </w:rPr>
          <w:t>tructure, Sound, and Sense</w:t>
        </w:r>
        <w:r w:rsidRPr="00C06D90">
          <w:rPr>
            <w:rFonts w:eastAsia="Times New Roman" w:cs="Times New Roman"/>
            <w:u w:val="single"/>
          </w:rPr>
          <w:t xml:space="preserve">. Ninth </w:t>
        </w:r>
        <w:r>
          <w:rPr>
            <w:rFonts w:eastAsia="Times New Roman" w:cs="Times New Roman"/>
            <w:u w:val="single"/>
          </w:rPr>
          <w:t xml:space="preserve">                                     </w:t>
        </w:r>
        <w:r w:rsidRPr="00C06D90">
          <w:rPr>
            <w:rFonts w:eastAsia="Times New Roman" w:cs="Times New Roman"/>
          </w:rPr>
          <w:tab/>
        </w:r>
        <w:r w:rsidRPr="00C06D90">
          <w:rPr>
            <w:rFonts w:eastAsia="Times New Roman" w:cs="Times New Roman"/>
            <w:u w:val="single"/>
          </w:rPr>
          <w:t>edition.</w:t>
        </w:r>
        <w:r w:rsidRPr="00C06D90">
          <w:rPr>
            <w:rFonts w:eastAsia="Times New Roman" w:cs="Times New Roman"/>
          </w:rPr>
          <w:t xml:space="preserve"> Belmont, CA: Thomson/Wadsworth, 2006. </w:t>
        </w:r>
      </w:ins>
    </w:p>
    <w:p w:rsidR="006C6547" w:rsidRDefault="006C6547" w:rsidP="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rFonts w:eastAsia="Times New Roman" w:cs="Times New Roman"/>
        </w:rPr>
      </w:pPr>
    </w:p>
    <w:p w:rsidR="006C6547" w:rsidRDefault="006C6547">
      <w:pPr>
        <w:rPr>
          <w:ins w:id="29" w:author=" " w:date="2009-11-17T08:05:00Z"/>
          <w:rFonts w:eastAsia="Times New Roman" w:cs="Times New Roman"/>
        </w:rPr>
      </w:pPr>
    </w:p>
    <w:p w:rsidR="00D73D94" w:rsidRPr="00F95751" w:rsidRDefault="00D73D94" w:rsidP="00F95751">
      <w:pPr>
        <w:spacing w:after="0" w:line="480" w:lineRule="auto"/>
        <w:rPr>
          <w:rFonts w:eastAsia="Times New Roman" w:cs="Times New Roman"/>
        </w:rPr>
      </w:pPr>
      <w:ins w:id="30" w:author=" " w:date="2009-11-17T08:05:00Z">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252.75pt" o:ole="">
              <v:imagedata r:id="rId5" o:title=""/>
            </v:shape>
            <o:OLEObject Type="Embed" ProgID="Excel.SheetBinaryMacroEnabled.12" ShapeID="_x0000_i1025" DrawAspect="Content" ObjectID="_1324630566" r:id="rId6"/>
          </w:object>
        </w:r>
      </w:ins>
    </w:p>
    <w:sectPr w:rsidR="00D73D94" w:rsidRPr="00F95751" w:rsidSect="0056527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8:13:00Z" w:initials="M. Lane">
    <w:p w:rsidR="00476BC1" w:rsidRPr="00476BC1" w:rsidRDefault="00476BC1">
      <w:pPr>
        <w:pStyle w:val="CommentText"/>
      </w:pPr>
      <w:r>
        <w:rPr>
          <w:rStyle w:val="CommentReference"/>
        </w:rPr>
        <w:annotationRef/>
      </w:r>
      <w:r>
        <w:t>SIGNED: M. Lane – 1.6.10</w:t>
      </w:r>
    </w:p>
  </w:comment>
  <w:comment w:id="2" w:author=" " w:date="2009-11-17T08:01:00Z" w:initials="MSOffice">
    <w:p w:rsidR="00D73D94" w:rsidRDefault="00D73D94">
      <w:pPr>
        <w:pStyle w:val="CommentText"/>
      </w:pPr>
      <w:r>
        <w:rPr>
          <w:rStyle w:val="CommentReference"/>
        </w:rPr>
        <w:annotationRef/>
      </w:r>
      <w:r>
        <w:t>6.4</w:t>
      </w:r>
    </w:p>
  </w:comment>
  <w:comment w:id="5" w:author=" " w:date="2009-11-17T08:02:00Z" w:initials="MSOffice">
    <w:p w:rsidR="00D73D94" w:rsidRDefault="00D73D94">
      <w:pPr>
        <w:pStyle w:val="CommentText"/>
      </w:pPr>
      <w:r>
        <w:rPr>
          <w:rStyle w:val="CommentReference"/>
        </w:rPr>
        <w:annotationRef/>
      </w:r>
      <w:proofErr w:type="gramStart"/>
      <w:r>
        <w:t>no</w:t>
      </w:r>
      <w:proofErr w:type="gramEnd"/>
      <w:r>
        <w:t xml:space="preserve"> need to cite or reference common knowledge</w:t>
      </w:r>
    </w:p>
  </w:comment>
  <w:comment w:id="8" w:author=" " w:date="2009-11-17T08:02:00Z" w:initials="MSOffice">
    <w:p w:rsidR="00D73D94" w:rsidRDefault="00D73D94">
      <w:pPr>
        <w:pStyle w:val="CommentText"/>
      </w:pPr>
      <w:r>
        <w:rPr>
          <w:rStyle w:val="CommentReference"/>
        </w:rPr>
        <w:annotationRef/>
      </w:r>
      <w:r>
        <w:t>16.2</w:t>
      </w:r>
    </w:p>
  </w:comment>
  <w:comment w:id="11" w:author=" " w:date="2009-11-17T08:02:00Z" w:initials="MSOffice">
    <w:p w:rsidR="00D73D94" w:rsidRDefault="00D73D94">
      <w:pPr>
        <w:pStyle w:val="CommentText"/>
      </w:pPr>
      <w:r>
        <w:rPr>
          <w:rStyle w:val="CommentReference"/>
        </w:rPr>
        <w:annotationRef/>
      </w:r>
      <w:proofErr w:type="gramStart"/>
      <w:r>
        <w:t>nice</w:t>
      </w:r>
      <w:proofErr w:type="gramEnd"/>
      <w:r>
        <w:t xml:space="preserve"> job with this introduction</w:t>
      </w:r>
    </w:p>
  </w:comment>
  <w:comment w:id="14" w:author=" " w:date="2009-11-17T08:04:00Z" w:initials="MSOffice">
    <w:p w:rsidR="00D73D94" w:rsidRDefault="00D73D94">
      <w:pPr>
        <w:pStyle w:val="CommentText"/>
      </w:pPr>
      <w:r>
        <w:rPr>
          <w:rStyle w:val="CommentReference"/>
        </w:rPr>
        <w:annotationRef/>
      </w:r>
      <w:proofErr w:type="gramStart"/>
      <w:r>
        <w:t>good</w:t>
      </w:r>
      <w:proofErr w:type="gramEnd"/>
      <w:r>
        <w:t xml:space="preserve"> point, but we need to hear about this sooner and in more depth; consolidate the previous sentences so you can spend more time here</w:t>
      </w:r>
    </w:p>
  </w:comment>
  <w:comment w:id="19" w:author=" " w:date="2009-11-17T08:05:00Z" w:initials="MSOffice">
    <w:p w:rsidR="00D73D94" w:rsidRDefault="00D73D94">
      <w:pPr>
        <w:pStyle w:val="CommentText"/>
      </w:pPr>
      <w:r>
        <w:rPr>
          <w:rStyle w:val="CommentReference"/>
        </w:rPr>
        <w:annotationRef/>
      </w:r>
      <w:r>
        <w:t>9.3</w:t>
      </w:r>
    </w:p>
  </w:comment>
  <w:comment w:id="21" w:author=" " w:date="2009-11-17T08:05:00Z" w:initials="MSOffice">
    <w:p w:rsidR="00D73D94" w:rsidRDefault="00D73D94">
      <w:pPr>
        <w:pStyle w:val="CommentText"/>
      </w:pPr>
      <w:r>
        <w:rPr>
          <w:rStyle w:val="CommentReference"/>
        </w:rPr>
        <w:annotationRef/>
      </w:r>
      <w:r>
        <w:t>Works Cited page?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6BE"/>
    <w:rsid w:val="000F237A"/>
    <w:rsid w:val="00181EE2"/>
    <w:rsid w:val="002123B0"/>
    <w:rsid w:val="003464EC"/>
    <w:rsid w:val="003A6ED6"/>
    <w:rsid w:val="004227E2"/>
    <w:rsid w:val="004766BE"/>
    <w:rsid w:val="00476BC1"/>
    <w:rsid w:val="00565273"/>
    <w:rsid w:val="00687F6F"/>
    <w:rsid w:val="006C6547"/>
    <w:rsid w:val="00894EF6"/>
    <w:rsid w:val="00941523"/>
    <w:rsid w:val="009B757D"/>
    <w:rsid w:val="00D73D94"/>
    <w:rsid w:val="00DF4B02"/>
    <w:rsid w:val="00E4481A"/>
    <w:rsid w:val="00F30F63"/>
    <w:rsid w:val="00F957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2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73D94"/>
    <w:rPr>
      <w:sz w:val="16"/>
      <w:szCs w:val="16"/>
    </w:rPr>
  </w:style>
  <w:style w:type="paragraph" w:styleId="CommentText">
    <w:name w:val="annotation text"/>
    <w:basedOn w:val="Normal"/>
    <w:link w:val="CommentTextChar"/>
    <w:uiPriority w:val="99"/>
    <w:semiHidden/>
    <w:unhideWhenUsed/>
    <w:rsid w:val="00D73D94"/>
    <w:pPr>
      <w:spacing w:line="240" w:lineRule="auto"/>
    </w:pPr>
    <w:rPr>
      <w:sz w:val="20"/>
      <w:szCs w:val="20"/>
    </w:rPr>
  </w:style>
  <w:style w:type="character" w:customStyle="1" w:styleId="CommentTextChar">
    <w:name w:val="Comment Text Char"/>
    <w:basedOn w:val="DefaultParagraphFont"/>
    <w:link w:val="CommentText"/>
    <w:uiPriority w:val="99"/>
    <w:semiHidden/>
    <w:rsid w:val="00D73D94"/>
    <w:rPr>
      <w:sz w:val="20"/>
      <w:szCs w:val="20"/>
    </w:rPr>
  </w:style>
  <w:style w:type="paragraph" w:styleId="CommentSubject">
    <w:name w:val="annotation subject"/>
    <w:basedOn w:val="CommentText"/>
    <w:next w:val="CommentText"/>
    <w:link w:val="CommentSubjectChar"/>
    <w:uiPriority w:val="99"/>
    <w:semiHidden/>
    <w:unhideWhenUsed/>
    <w:rsid w:val="00D73D94"/>
    <w:rPr>
      <w:b/>
      <w:bCs/>
    </w:rPr>
  </w:style>
  <w:style w:type="character" w:customStyle="1" w:styleId="CommentSubjectChar">
    <w:name w:val="Comment Subject Char"/>
    <w:basedOn w:val="CommentTextChar"/>
    <w:link w:val="CommentSubject"/>
    <w:uiPriority w:val="99"/>
    <w:semiHidden/>
    <w:rsid w:val="00D73D94"/>
    <w:rPr>
      <w:b/>
      <w:bCs/>
    </w:rPr>
  </w:style>
  <w:style w:type="paragraph" w:styleId="BalloonText">
    <w:name w:val="Balloon Text"/>
    <w:basedOn w:val="Normal"/>
    <w:link w:val="BalloonTextChar"/>
    <w:uiPriority w:val="99"/>
    <w:semiHidden/>
    <w:unhideWhenUsed/>
    <w:rsid w:val="00D73D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D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2674394">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Office_Excel_Binary_Worksheet1.xlsb"/><Relationship Id="rId5" Type="http://schemas.openxmlformats.org/officeDocument/2006/relationships/image" Target="media/image1.emf"/><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876</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2</cp:revision>
  <dcterms:created xsi:type="dcterms:W3CDTF">2010-01-10T17:10:00Z</dcterms:created>
  <dcterms:modified xsi:type="dcterms:W3CDTF">2010-01-10T17:10:00Z</dcterms:modified>
</cp:coreProperties>
</file>